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58896280-883f-49e1-8f2c-86b01e3ff616" xsi:nil="true"/>
    <_dlc_DocId xmlns="58896280-883f-49e1-8f2c-86b01e3ff616">PVIS-217404775-314</_dlc_DocId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Url xmlns="58896280-883f-49e1-8f2c-86b01e3ff616">
      <Url>https://projektai.intranet.litgrid.eu/PWA/Griškonių%20TP/_layouts/15/DocIdRedir.aspx?ID=PVIS-217404775-314</Url>
      <Description>PVIS-217404775-314</Description>
    </_dlc_DocIdUrl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838BA9-DFE4-40EB-8D29-2168043F44A6}"/>
</file>

<file path=customXml/itemProps3.xml><?xml version="1.0" encoding="utf-8"?>
<ds:datastoreItem xmlns:ds="http://schemas.openxmlformats.org/officeDocument/2006/customXml" ds:itemID="{64CC8AD1-DF12-47CE-BBFA-FAA4F0B863CA}"/>
</file>

<file path=customXml/itemProps4.xml><?xml version="1.0" encoding="utf-8"?>
<ds:datastoreItem xmlns:ds="http://schemas.openxmlformats.org/officeDocument/2006/customXml" ds:itemID="{3357159B-53AD-4DBE-820D-44522DED2A77}"/>
</file>

<file path=customXml/itemProps5.xml><?xml version="1.0" encoding="utf-8"?>
<ds:datastoreItem xmlns:ds="http://schemas.openxmlformats.org/officeDocument/2006/customXml" ds:itemID="{9A808371-94AE-4D5D-A20B-48D7CEE2CD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0871c8bd-8368-4b23-949d-8c87b8eee1fa</vt:lpwstr>
  </property>
</Properties>
</file>